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899" w:rsidRDefault="006D3314">
      <w:r>
        <w:rPr>
          <w:noProof/>
          <w:lang w:val="en-US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-390525</wp:posOffset>
            </wp:positionV>
            <wp:extent cx="1119505" cy="1066800"/>
            <wp:effectExtent l="19050" t="0" r="4445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505" cy="1066800"/>
                    </a:xfrm>
                    <a:prstGeom prst="rect">
                      <a:avLst/>
                    </a:prstGeom>
                    <a:noFill/>
                    <a:ln w="9525"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34A6"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68pt;margin-top:-24pt;width:280.2pt;height:81pt;z-index:-251658240;mso-position-horizontal-relative:text;mso-position-vertical-relative:text" strokecolor="#963" strokeweight="2.5pt">
            <v:shadow color="#868686"/>
            <v:textbox style="mso-next-textbox:#_x0000_s1027">
              <w:txbxContent>
                <w:p w:rsidR="000E1899" w:rsidRPr="001A5D28" w:rsidRDefault="000E1899" w:rsidP="004518D6">
                  <w:pPr>
                    <w:spacing w:line="240" w:lineRule="auto"/>
                    <w:jc w:val="center"/>
                    <w:rPr>
                      <w:b/>
                      <w:bCs/>
                      <w:sz w:val="48"/>
                      <w:szCs w:val="48"/>
                    </w:rPr>
                  </w:pPr>
                  <w:r>
                    <w:rPr>
                      <w:b/>
                      <w:bCs/>
                      <w:sz w:val="48"/>
                      <w:szCs w:val="48"/>
                    </w:rPr>
                    <w:t>Paravets</w:t>
                  </w:r>
                </w:p>
                <w:p w:rsidR="000E1899" w:rsidRPr="00803482" w:rsidRDefault="000E1899" w:rsidP="004518D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44"/>
                      <w:szCs w:val="44"/>
                    </w:rPr>
                    <w:t>Outcome Journal</w:t>
                  </w:r>
                </w:p>
                <w:p w:rsidR="000E1899" w:rsidRPr="0073539D" w:rsidRDefault="000E1899" w:rsidP="004518D6">
                  <w:pPr>
                    <w:jc w:val="center"/>
                    <w:rPr>
                      <w:b/>
                      <w:bCs/>
                      <w:sz w:val="52"/>
                      <w:szCs w:val="52"/>
                    </w:rPr>
                  </w:pPr>
                </w:p>
              </w:txbxContent>
            </v:textbox>
          </v:shape>
        </w:pict>
      </w:r>
    </w:p>
    <w:p w:rsidR="000E1899" w:rsidRDefault="000E1899"/>
    <w:p w:rsidR="000E1899" w:rsidRDefault="000E1899"/>
    <w:p w:rsidR="000E1899" w:rsidRDefault="00BE34A6" w:rsidP="004518D6">
      <w:pPr>
        <w:spacing w:after="0"/>
      </w:pPr>
      <w:r>
        <w:pict>
          <v:rect id="_x0000_i1025" style="width:0;height:1.5pt" o:hralign="center" o:hrstd="t" o:hr="t" fillcolor="#a0a0a0" stroked="f"/>
        </w:pict>
      </w:r>
    </w:p>
    <w:tbl>
      <w:tblPr>
        <w:tblpPr w:leftFromText="180" w:rightFromText="180" w:vertAnchor="text" w:horzAnchor="margin" w:tblpY="27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52"/>
        <w:gridCol w:w="5590"/>
      </w:tblGrid>
      <w:tr w:rsidR="000E1899" w:rsidRPr="007A7EF6" w:rsidTr="004518D6">
        <w:tc>
          <w:tcPr>
            <w:tcW w:w="3652" w:type="dxa"/>
          </w:tcPr>
          <w:p w:rsidR="000E1899" w:rsidRPr="007A7EF6" w:rsidRDefault="000E1899" w:rsidP="00A81547">
            <w:pPr>
              <w:spacing w:after="0" w:line="360" w:lineRule="auto"/>
            </w:pPr>
            <w:r w:rsidRPr="007A7EF6">
              <w:t>Date of journal (DD/MM/YYYY):</w:t>
            </w:r>
          </w:p>
        </w:tc>
        <w:tc>
          <w:tcPr>
            <w:tcW w:w="5590" w:type="dxa"/>
          </w:tcPr>
          <w:p w:rsidR="000E1899" w:rsidRPr="007A7EF6" w:rsidRDefault="000E1899" w:rsidP="004518D6">
            <w:pPr>
              <w:spacing w:after="0" w:line="360" w:lineRule="auto"/>
            </w:pPr>
            <w:r w:rsidRPr="007A7EF6">
              <w:t xml:space="preserve">             /              /</w:t>
            </w:r>
          </w:p>
        </w:tc>
      </w:tr>
      <w:tr w:rsidR="000E1899" w:rsidRPr="007A7EF6" w:rsidTr="004518D6">
        <w:tc>
          <w:tcPr>
            <w:tcW w:w="3652" w:type="dxa"/>
          </w:tcPr>
          <w:p w:rsidR="000E1899" w:rsidRPr="007A7EF6" w:rsidRDefault="000E1899" w:rsidP="004518D6">
            <w:pPr>
              <w:spacing w:after="0" w:line="360" w:lineRule="auto"/>
            </w:pPr>
            <w:r w:rsidRPr="007A7EF6">
              <w:t>Name extensionist:</w:t>
            </w:r>
          </w:p>
        </w:tc>
        <w:tc>
          <w:tcPr>
            <w:tcW w:w="5590" w:type="dxa"/>
          </w:tcPr>
          <w:p w:rsidR="000E1899" w:rsidRPr="007A7EF6" w:rsidRDefault="000E1899" w:rsidP="004518D6">
            <w:pPr>
              <w:spacing w:after="0" w:line="360" w:lineRule="auto"/>
            </w:pPr>
          </w:p>
        </w:tc>
      </w:tr>
      <w:tr w:rsidR="000E1899" w:rsidRPr="007A7EF6" w:rsidTr="004518D6">
        <w:tc>
          <w:tcPr>
            <w:tcW w:w="3652" w:type="dxa"/>
          </w:tcPr>
          <w:p w:rsidR="000E1899" w:rsidRPr="007A7EF6" w:rsidRDefault="000E1899" w:rsidP="00C66BCC">
            <w:pPr>
              <w:spacing w:after="0" w:line="360" w:lineRule="auto"/>
            </w:pPr>
            <w:r w:rsidRPr="007A7EF6">
              <w:t>Name community (of the paravet):</w:t>
            </w:r>
          </w:p>
        </w:tc>
        <w:tc>
          <w:tcPr>
            <w:tcW w:w="5590" w:type="dxa"/>
          </w:tcPr>
          <w:p w:rsidR="000E1899" w:rsidRPr="007A7EF6" w:rsidRDefault="000E1899" w:rsidP="004518D6">
            <w:pPr>
              <w:spacing w:after="0" w:line="360" w:lineRule="auto"/>
            </w:pPr>
          </w:p>
        </w:tc>
      </w:tr>
      <w:tr w:rsidR="000E1899" w:rsidRPr="007A7EF6" w:rsidTr="004518D6">
        <w:tc>
          <w:tcPr>
            <w:tcW w:w="3652" w:type="dxa"/>
          </w:tcPr>
          <w:p w:rsidR="000E1899" w:rsidRPr="007A7EF6" w:rsidRDefault="000E1899" w:rsidP="00C66BCC">
            <w:pPr>
              <w:spacing w:after="0" w:line="360" w:lineRule="auto"/>
            </w:pPr>
            <w:r w:rsidRPr="007A7EF6">
              <w:t>Name Paravet:</w:t>
            </w:r>
          </w:p>
        </w:tc>
        <w:tc>
          <w:tcPr>
            <w:tcW w:w="5590" w:type="dxa"/>
          </w:tcPr>
          <w:p w:rsidR="000E1899" w:rsidRPr="007A7EF6" w:rsidRDefault="000E1899" w:rsidP="004518D6">
            <w:pPr>
              <w:spacing w:after="0" w:line="360" w:lineRule="auto"/>
            </w:pPr>
          </w:p>
        </w:tc>
      </w:tr>
    </w:tbl>
    <w:p w:rsidR="000E1899" w:rsidRDefault="000E1899" w:rsidP="00F44702">
      <w:pPr>
        <w:spacing w:after="0"/>
      </w:pPr>
    </w:p>
    <w:p w:rsidR="00312996" w:rsidRPr="002A15F5" w:rsidRDefault="00312996" w:rsidP="00312996">
      <w:pPr>
        <w:spacing w:after="0"/>
        <w:rPr>
          <w:i/>
        </w:rPr>
      </w:pPr>
      <w:r w:rsidRPr="002A15F5">
        <w:rPr>
          <w:b/>
          <w:i/>
        </w:rPr>
        <w:t>INSTRUCTIONS</w:t>
      </w:r>
      <w:r w:rsidRPr="002A15F5">
        <w:rPr>
          <w:i/>
        </w:rPr>
        <w:t xml:space="preserve">: The aim of this outcome journal is to monitor changes </w:t>
      </w:r>
      <w:r>
        <w:rPr>
          <w:i/>
        </w:rPr>
        <w:t>of the</w:t>
      </w:r>
      <w:r w:rsidRPr="002A15F5">
        <w:rPr>
          <w:i/>
        </w:rPr>
        <w:t xml:space="preserve"> </w:t>
      </w:r>
      <w:r>
        <w:rPr>
          <w:i/>
        </w:rPr>
        <w:t>paravets</w:t>
      </w:r>
      <w:r w:rsidRPr="002A15F5">
        <w:rPr>
          <w:i/>
        </w:rPr>
        <w:t xml:space="preserve">. These changes are </w:t>
      </w:r>
      <w:r w:rsidRPr="002A15F5">
        <w:rPr>
          <w:i/>
          <w:u w:val="single"/>
        </w:rPr>
        <w:t xml:space="preserve">your observations. </w:t>
      </w:r>
      <w:r w:rsidRPr="002A15F5">
        <w:rPr>
          <w:i/>
        </w:rPr>
        <w:t xml:space="preserve"> Hence, this tool should be used as guidance to structure your observations. DO NOT use the tool as interview</w:t>
      </w:r>
      <w:r>
        <w:rPr>
          <w:i/>
        </w:rPr>
        <w:t xml:space="preserve"> questions</w:t>
      </w:r>
      <w:r w:rsidRPr="002A15F5">
        <w:rPr>
          <w:i/>
        </w:rPr>
        <w:t xml:space="preserve">.  Instead, fill in for each question (change) below if you observed the change over the last month. In case you don’t know, you can ask </w:t>
      </w:r>
      <w:r>
        <w:rPr>
          <w:i/>
        </w:rPr>
        <w:t xml:space="preserve">the paravet </w:t>
      </w:r>
      <w:r w:rsidRPr="002A15F5">
        <w:rPr>
          <w:i/>
        </w:rPr>
        <w:t xml:space="preserve">about </w:t>
      </w:r>
      <w:r>
        <w:rPr>
          <w:i/>
        </w:rPr>
        <w:t xml:space="preserve">his/her </w:t>
      </w:r>
      <w:r w:rsidRPr="002A15F5">
        <w:rPr>
          <w:i/>
        </w:rPr>
        <w:t xml:space="preserve">activities of that month.  </w:t>
      </w:r>
    </w:p>
    <w:p w:rsidR="00312996" w:rsidRPr="002A15F5" w:rsidRDefault="00312996" w:rsidP="00312996">
      <w:pPr>
        <w:spacing w:after="0"/>
        <w:rPr>
          <w:i/>
        </w:rPr>
      </w:pPr>
    </w:p>
    <w:p w:rsidR="00312996" w:rsidRPr="002A15F5" w:rsidRDefault="00312996" w:rsidP="00312996">
      <w:pPr>
        <w:spacing w:after="0"/>
      </w:pPr>
      <w:r w:rsidRPr="002A15F5">
        <w:t xml:space="preserve">Did the following changes occur </w:t>
      </w:r>
      <w:r w:rsidR="005C1FBB">
        <w:rPr>
          <w:rStyle w:val="longtext"/>
          <w:rFonts w:cs="Calibri"/>
          <w:color w:val="000000"/>
          <w:sz w:val="24"/>
          <w:szCs w:val="24"/>
          <w:shd w:val="clear" w:color="auto" w:fill="FFFFFF"/>
        </w:rPr>
        <w:t>since your last journal entry</w:t>
      </w:r>
      <w:r w:rsidRPr="002A15F5">
        <w:t>? (</w:t>
      </w:r>
      <w:r w:rsidRPr="002A15F5">
        <w:rPr>
          <w:i/>
        </w:rPr>
        <w:t>Use code)</w:t>
      </w:r>
      <w:r w:rsidRPr="002A15F5">
        <w:t xml:space="preserve"> </w:t>
      </w:r>
    </w:p>
    <w:p w:rsidR="00312996" w:rsidRPr="00EE45D8" w:rsidRDefault="00312996" w:rsidP="00312996">
      <w:pPr>
        <w:spacing w:after="0"/>
        <w:rPr>
          <w:i/>
          <w:sz w:val="24"/>
        </w:rPr>
      </w:pPr>
      <w:r w:rsidRPr="002A15F5">
        <w:rPr>
          <w:i/>
        </w:rPr>
        <w:t>If YES, continue with follow-up questions on the next page</w:t>
      </w:r>
      <w:r w:rsidRPr="00EE45D8">
        <w:rPr>
          <w:i/>
          <w:sz w:val="24"/>
        </w:rPr>
        <w:t>.</w:t>
      </w:r>
    </w:p>
    <w:p w:rsidR="000E1899" w:rsidRDefault="000E1899" w:rsidP="00F44702">
      <w:pPr>
        <w:spacing w:after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046"/>
        <w:gridCol w:w="1196"/>
      </w:tblGrid>
      <w:tr w:rsidR="000E1899" w:rsidRPr="007A7EF6" w:rsidTr="007A7EF6">
        <w:tc>
          <w:tcPr>
            <w:tcW w:w="8046" w:type="dxa"/>
          </w:tcPr>
          <w:p w:rsidR="000E1899" w:rsidRPr="007A7EF6" w:rsidRDefault="00312996" w:rsidP="007A7EF6">
            <w:pPr>
              <w:spacing w:after="0"/>
              <w:rPr>
                <w:b/>
              </w:rPr>
            </w:pPr>
            <w:r>
              <w:rPr>
                <w:b/>
                <w:sz w:val="24"/>
              </w:rPr>
              <w:t>Changes</w:t>
            </w:r>
          </w:p>
        </w:tc>
        <w:tc>
          <w:tcPr>
            <w:tcW w:w="1196" w:type="dxa"/>
          </w:tcPr>
          <w:p w:rsidR="000E1899" w:rsidRPr="007A7EF6" w:rsidRDefault="000E1899" w:rsidP="007A7EF6">
            <w:pPr>
              <w:spacing w:after="0"/>
            </w:pPr>
            <w:r w:rsidRPr="007A7EF6">
              <w:t>NO = 0; YES=1</w:t>
            </w:r>
          </w:p>
        </w:tc>
      </w:tr>
      <w:tr w:rsidR="000E1899" w:rsidRPr="007A7EF6" w:rsidTr="007A7EF6">
        <w:tc>
          <w:tcPr>
            <w:tcW w:w="8046" w:type="dxa"/>
          </w:tcPr>
          <w:p w:rsidR="000E1899" w:rsidRPr="007A7EF6" w:rsidRDefault="000E1899" w:rsidP="007A7EF6">
            <w:pPr>
              <w:pStyle w:val="ListParagraph"/>
              <w:numPr>
                <w:ilvl w:val="0"/>
                <w:numId w:val="1"/>
              </w:numPr>
              <w:spacing w:after="0"/>
              <w:rPr>
                <w:sz w:val="24"/>
              </w:rPr>
            </w:pPr>
            <w:r w:rsidRPr="007A7EF6">
              <w:rPr>
                <w:sz w:val="24"/>
              </w:rPr>
              <w:t>Has the paravet provided any services (preventive</w:t>
            </w:r>
            <w:r>
              <w:rPr>
                <w:sz w:val="24"/>
              </w:rPr>
              <w:t xml:space="preserve"> and curative) since your last journal entry</w:t>
            </w:r>
            <w:r w:rsidRPr="007A7EF6">
              <w:rPr>
                <w:sz w:val="24"/>
              </w:rPr>
              <w:t>? (E2)</w:t>
            </w:r>
          </w:p>
        </w:tc>
        <w:tc>
          <w:tcPr>
            <w:tcW w:w="1196" w:type="dxa"/>
          </w:tcPr>
          <w:p w:rsidR="000E1899" w:rsidRPr="007A7EF6" w:rsidRDefault="000E1899" w:rsidP="007A7EF6">
            <w:pPr>
              <w:spacing w:after="0"/>
              <w:rPr>
                <w:sz w:val="24"/>
              </w:rPr>
            </w:pPr>
          </w:p>
        </w:tc>
      </w:tr>
      <w:tr w:rsidR="000E1899" w:rsidRPr="007A7EF6" w:rsidTr="007A7EF6">
        <w:tc>
          <w:tcPr>
            <w:tcW w:w="8046" w:type="dxa"/>
          </w:tcPr>
          <w:p w:rsidR="000E1899" w:rsidRPr="007A7EF6" w:rsidRDefault="000E1899" w:rsidP="007A7EF6">
            <w:pPr>
              <w:pStyle w:val="ListParagraph"/>
              <w:numPr>
                <w:ilvl w:val="0"/>
                <w:numId w:val="1"/>
              </w:numPr>
              <w:spacing w:after="0"/>
              <w:rPr>
                <w:sz w:val="24"/>
              </w:rPr>
            </w:pPr>
            <w:r w:rsidRPr="007A7EF6">
              <w:rPr>
                <w:sz w:val="24"/>
              </w:rPr>
              <w:t>Has the paravet undertaken any actions to follow up on the decisions in the IP meeting? (G1)</w:t>
            </w:r>
          </w:p>
        </w:tc>
        <w:tc>
          <w:tcPr>
            <w:tcW w:w="1196" w:type="dxa"/>
          </w:tcPr>
          <w:p w:rsidR="000E1899" w:rsidRPr="007A7EF6" w:rsidRDefault="000E1899" w:rsidP="007A7EF6">
            <w:pPr>
              <w:spacing w:after="0"/>
              <w:rPr>
                <w:sz w:val="24"/>
              </w:rPr>
            </w:pPr>
          </w:p>
        </w:tc>
      </w:tr>
      <w:tr w:rsidR="000E1899" w:rsidRPr="007A7EF6" w:rsidTr="007A7EF6">
        <w:tc>
          <w:tcPr>
            <w:tcW w:w="8046" w:type="dxa"/>
          </w:tcPr>
          <w:p w:rsidR="000E1899" w:rsidRPr="007A7EF6" w:rsidRDefault="000E1899" w:rsidP="007A7EF6">
            <w:pPr>
              <w:pStyle w:val="ListParagraph"/>
              <w:numPr>
                <w:ilvl w:val="0"/>
                <w:numId w:val="1"/>
              </w:numPr>
              <w:spacing w:after="0"/>
              <w:rPr>
                <w:sz w:val="24"/>
              </w:rPr>
            </w:pPr>
            <w:r w:rsidRPr="007A7EF6">
              <w:rPr>
                <w:sz w:val="24"/>
              </w:rPr>
              <w:t>Has the paravet exchanged any information with other actors (producers, buyers, paravet</w:t>
            </w:r>
            <w:r>
              <w:rPr>
                <w:sz w:val="24"/>
              </w:rPr>
              <w:t>s, government) since your last journal entry</w:t>
            </w:r>
            <w:r w:rsidRPr="007A7EF6">
              <w:rPr>
                <w:sz w:val="24"/>
              </w:rPr>
              <w:t>? (G2)</w:t>
            </w:r>
          </w:p>
        </w:tc>
        <w:tc>
          <w:tcPr>
            <w:tcW w:w="1196" w:type="dxa"/>
          </w:tcPr>
          <w:p w:rsidR="000E1899" w:rsidRPr="007A7EF6" w:rsidRDefault="000E1899" w:rsidP="007A7EF6">
            <w:pPr>
              <w:spacing w:after="0"/>
              <w:rPr>
                <w:sz w:val="24"/>
              </w:rPr>
            </w:pPr>
          </w:p>
        </w:tc>
      </w:tr>
      <w:tr w:rsidR="000E1899" w:rsidRPr="007A7EF6" w:rsidTr="007A7EF6">
        <w:tc>
          <w:tcPr>
            <w:tcW w:w="8046" w:type="dxa"/>
          </w:tcPr>
          <w:p w:rsidR="000E1899" w:rsidRPr="007A7EF6" w:rsidRDefault="000E1899" w:rsidP="007A7EF6">
            <w:pPr>
              <w:pStyle w:val="ListParagraph"/>
              <w:numPr>
                <w:ilvl w:val="0"/>
                <w:numId w:val="1"/>
              </w:numPr>
              <w:spacing w:after="0"/>
              <w:rPr>
                <w:sz w:val="24"/>
              </w:rPr>
            </w:pPr>
            <w:r w:rsidRPr="002C5997">
              <w:rPr>
                <w:sz w:val="24"/>
              </w:rPr>
              <w:t>Is the paravet satisfied with the service quality of the retailer? (</w:t>
            </w:r>
            <w:r w:rsidRPr="007A7EF6">
              <w:rPr>
                <w:sz w:val="24"/>
              </w:rPr>
              <w:t>G3)</w:t>
            </w:r>
          </w:p>
        </w:tc>
        <w:tc>
          <w:tcPr>
            <w:tcW w:w="1196" w:type="dxa"/>
          </w:tcPr>
          <w:p w:rsidR="000E1899" w:rsidRPr="007A7EF6" w:rsidRDefault="000E1899" w:rsidP="007A7EF6">
            <w:pPr>
              <w:spacing w:after="0"/>
              <w:rPr>
                <w:sz w:val="24"/>
              </w:rPr>
            </w:pPr>
          </w:p>
        </w:tc>
      </w:tr>
      <w:tr w:rsidR="000E1899" w:rsidRPr="007A7EF6" w:rsidTr="007A7EF6">
        <w:tc>
          <w:tcPr>
            <w:tcW w:w="8046" w:type="dxa"/>
          </w:tcPr>
          <w:p w:rsidR="000E1899" w:rsidRPr="007A7EF6" w:rsidRDefault="000E1899" w:rsidP="007A7EF6">
            <w:pPr>
              <w:pStyle w:val="ListParagraph"/>
              <w:numPr>
                <w:ilvl w:val="0"/>
                <w:numId w:val="1"/>
              </w:numPr>
              <w:spacing w:after="0"/>
              <w:rPr>
                <w:sz w:val="24"/>
              </w:rPr>
            </w:pPr>
            <w:r w:rsidRPr="007A7EF6">
              <w:rPr>
                <w:sz w:val="24"/>
              </w:rPr>
              <w:t>Did the paravet undertake any action to aggregate ani</w:t>
            </w:r>
            <w:r>
              <w:rPr>
                <w:sz w:val="24"/>
              </w:rPr>
              <w:t>mals for sale since your last journal entry (other than for animal treatment)</w:t>
            </w:r>
            <w:r w:rsidRPr="007A7EF6">
              <w:rPr>
                <w:sz w:val="24"/>
              </w:rPr>
              <w:t xml:space="preserve"> (G4)</w:t>
            </w:r>
          </w:p>
        </w:tc>
        <w:tc>
          <w:tcPr>
            <w:tcW w:w="1196" w:type="dxa"/>
          </w:tcPr>
          <w:p w:rsidR="000E1899" w:rsidRPr="007A7EF6" w:rsidRDefault="000E1899" w:rsidP="007A7EF6">
            <w:pPr>
              <w:spacing w:after="0"/>
              <w:rPr>
                <w:sz w:val="24"/>
              </w:rPr>
            </w:pPr>
          </w:p>
        </w:tc>
      </w:tr>
      <w:tr w:rsidR="000E1899" w:rsidRPr="007A7EF6" w:rsidTr="007A7EF6">
        <w:tc>
          <w:tcPr>
            <w:tcW w:w="8046" w:type="dxa"/>
          </w:tcPr>
          <w:p w:rsidR="000E1899" w:rsidRPr="007A7EF6" w:rsidRDefault="000E1899" w:rsidP="002E29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4"/>
              </w:rPr>
            </w:pPr>
            <w:r w:rsidRPr="007A7EF6">
              <w:rPr>
                <w:sz w:val="24"/>
              </w:rPr>
              <w:t>Did the paravet engage in a</w:t>
            </w:r>
            <w:r>
              <w:rPr>
                <w:sz w:val="24"/>
              </w:rPr>
              <w:t>ny new activities since your last journal entry</w:t>
            </w:r>
            <w:r w:rsidRPr="007A7EF6">
              <w:rPr>
                <w:sz w:val="24"/>
              </w:rPr>
              <w:t>?</w:t>
            </w:r>
            <w:r>
              <w:rPr>
                <w:sz w:val="24"/>
              </w:rPr>
              <w:t xml:space="preserve"> (e.g. informing buyers about the availability of goats)</w:t>
            </w:r>
            <w:r w:rsidRPr="007A7EF6">
              <w:rPr>
                <w:sz w:val="24"/>
              </w:rPr>
              <w:t xml:space="preserve"> (A1)</w:t>
            </w:r>
          </w:p>
        </w:tc>
        <w:tc>
          <w:tcPr>
            <w:tcW w:w="1196" w:type="dxa"/>
          </w:tcPr>
          <w:p w:rsidR="000E1899" w:rsidRPr="007A7EF6" w:rsidRDefault="000E1899" w:rsidP="002E29D9">
            <w:pPr>
              <w:spacing w:after="0" w:line="240" w:lineRule="auto"/>
              <w:rPr>
                <w:sz w:val="24"/>
              </w:rPr>
            </w:pPr>
          </w:p>
        </w:tc>
      </w:tr>
      <w:tr w:rsidR="000E1899" w:rsidRPr="007A7EF6" w:rsidTr="007A7EF6">
        <w:tc>
          <w:tcPr>
            <w:tcW w:w="8046" w:type="dxa"/>
          </w:tcPr>
          <w:p w:rsidR="000E1899" w:rsidRPr="007A7EF6" w:rsidRDefault="000E1899" w:rsidP="007A7EF6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rPr>
                <w:sz w:val="24"/>
              </w:rPr>
            </w:pPr>
            <w:r w:rsidRPr="007A7EF6">
              <w:rPr>
                <w:sz w:val="24"/>
              </w:rPr>
              <w:t>Did any other</w:t>
            </w:r>
            <w:r>
              <w:rPr>
                <w:sz w:val="24"/>
              </w:rPr>
              <w:t xml:space="preserve"> changes occur since your last journal entry</w:t>
            </w:r>
            <w:r w:rsidRPr="007A7EF6">
              <w:rPr>
                <w:sz w:val="24"/>
              </w:rPr>
              <w:t>?</w:t>
            </w:r>
          </w:p>
        </w:tc>
        <w:tc>
          <w:tcPr>
            <w:tcW w:w="1196" w:type="dxa"/>
          </w:tcPr>
          <w:p w:rsidR="000E1899" w:rsidRPr="007A7EF6" w:rsidRDefault="000E1899" w:rsidP="007A7EF6">
            <w:pPr>
              <w:spacing w:after="0" w:line="480" w:lineRule="auto"/>
              <w:rPr>
                <w:sz w:val="24"/>
              </w:rPr>
            </w:pPr>
          </w:p>
        </w:tc>
      </w:tr>
    </w:tbl>
    <w:p w:rsidR="000E1899" w:rsidRDefault="000E1899" w:rsidP="00273E82">
      <w:pPr>
        <w:spacing w:after="0" w:line="360" w:lineRule="auto"/>
      </w:pPr>
    </w:p>
    <w:p w:rsidR="000E1899" w:rsidRDefault="000E1899">
      <w:r>
        <w:br w:type="page"/>
      </w:r>
    </w:p>
    <w:p w:rsidR="000E1899" w:rsidRDefault="000E1899" w:rsidP="00FD5443">
      <w:pPr>
        <w:spacing w:after="0"/>
        <w:rPr>
          <w:b/>
          <w:sz w:val="32"/>
          <w:szCs w:val="24"/>
        </w:rPr>
      </w:pPr>
      <w:r w:rsidRPr="002732DA">
        <w:rPr>
          <w:b/>
          <w:sz w:val="32"/>
          <w:szCs w:val="24"/>
        </w:rPr>
        <w:lastRenderedPageBreak/>
        <w:t>Follow-up questions</w:t>
      </w:r>
    </w:p>
    <w:p w:rsidR="00312996" w:rsidRPr="002A15F5" w:rsidRDefault="00312996" w:rsidP="00312996">
      <w:pPr>
        <w:spacing w:after="0"/>
        <w:rPr>
          <w:i/>
          <w:sz w:val="24"/>
          <w:szCs w:val="24"/>
        </w:rPr>
      </w:pPr>
      <w:r w:rsidRPr="002A15F5">
        <w:rPr>
          <w:b/>
          <w:i/>
          <w:sz w:val="24"/>
          <w:szCs w:val="24"/>
        </w:rPr>
        <w:t>INSTRUCTIONS</w:t>
      </w:r>
      <w:r w:rsidRPr="002A15F5">
        <w:rPr>
          <w:i/>
          <w:sz w:val="24"/>
          <w:szCs w:val="24"/>
        </w:rPr>
        <w:t xml:space="preserve">: The aim of this outcome journal is to monitor changes </w:t>
      </w:r>
      <w:r>
        <w:rPr>
          <w:i/>
          <w:sz w:val="24"/>
          <w:szCs w:val="24"/>
        </w:rPr>
        <w:t xml:space="preserve">of the paravet on the basis of </w:t>
      </w:r>
      <w:r w:rsidRPr="002A15F5">
        <w:rPr>
          <w:i/>
          <w:sz w:val="24"/>
          <w:szCs w:val="24"/>
        </w:rPr>
        <w:t xml:space="preserve">your observations. Please write down </w:t>
      </w:r>
      <w:r w:rsidRPr="002A15F5">
        <w:rPr>
          <w:i/>
          <w:sz w:val="24"/>
          <w:szCs w:val="24"/>
          <w:u w:val="single"/>
        </w:rPr>
        <w:t>in your own words what you observed</w:t>
      </w:r>
      <w:r>
        <w:rPr>
          <w:i/>
          <w:sz w:val="24"/>
          <w:szCs w:val="24"/>
          <w:u w:val="single"/>
        </w:rPr>
        <w:t>, saw or heard</w:t>
      </w:r>
      <w:r w:rsidRPr="002A15F5">
        <w:rPr>
          <w:i/>
          <w:sz w:val="24"/>
          <w:szCs w:val="24"/>
        </w:rPr>
        <w:t xml:space="preserve">. Use the questions below as guidance, but </w:t>
      </w:r>
      <w:r>
        <w:rPr>
          <w:i/>
          <w:sz w:val="24"/>
          <w:szCs w:val="24"/>
        </w:rPr>
        <w:t>DO NOT</w:t>
      </w:r>
      <w:r w:rsidRPr="002A15F5">
        <w:rPr>
          <w:i/>
          <w:sz w:val="24"/>
          <w:szCs w:val="24"/>
        </w:rPr>
        <w:t xml:space="preserve"> use them as</w:t>
      </w:r>
      <w:r>
        <w:rPr>
          <w:i/>
          <w:sz w:val="24"/>
          <w:szCs w:val="24"/>
        </w:rPr>
        <w:t xml:space="preserve"> formal</w:t>
      </w:r>
      <w:r w:rsidRPr="002A15F5">
        <w:rPr>
          <w:i/>
          <w:sz w:val="24"/>
          <w:szCs w:val="24"/>
        </w:rPr>
        <w:t xml:space="preserve"> interview questions to the </w:t>
      </w:r>
      <w:r>
        <w:rPr>
          <w:i/>
          <w:sz w:val="24"/>
          <w:szCs w:val="24"/>
        </w:rPr>
        <w:t>paravet, but you can ask the paravet for additional explanation if you don’t know</w:t>
      </w:r>
      <w:r w:rsidRPr="002A15F5">
        <w:rPr>
          <w:i/>
          <w:sz w:val="24"/>
          <w:szCs w:val="24"/>
        </w:rPr>
        <w:t xml:space="preserve">. </w:t>
      </w:r>
      <w:r>
        <w:rPr>
          <w:i/>
          <w:sz w:val="24"/>
          <w:szCs w:val="24"/>
        </w:rPr>
        <w:t xml:space="preserve">Write down all information that you think is relevant, even though it might not be explicitly asked in the guidance-questions. </w:t>
      </w:r>
    </w:p>
    <w:p w:rsidR="000E1899" w:rsidRPr="00FD5443" w:rsidRDefault="000E1899" w:rsidP="00FD5443">
      <w:pPr>
        <w:spacing w:after="0"/>
        <w:rPr>
          <w:b/>
          <w:i/>
          <w:sz w:val="28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242"/>
      </w:tblGrid>
      <w:tr w:rsidR="000E1899" w:rsidRPr="007A7EF6" w:rsidTr="009B6A7A">
        <w:trPr>
          <w:trHeight w:val="450"/>
        </w:trPr>
        <w:tc>
          <w:tcPr>
            <w:tcW w:w="9242" w:type="dxa"/>
          </w:tcPr>
          <w:p w:rsidR="000E1899" w:rsidRPr="004748EB" w:rsidRDefault="000E1899" w:rsidP="00EB1CC9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cs="Calibri"/>
                <w:sz w:val="24"/>
              </w:rPr>
            </w:pPr>
            <w:r w:rsidRPr="004748EB">
              <w:rPr>
                <w:rFonts w:cs="Calibri"/>
                <w:sz w:val="24"/>
              </w:rPr>
              <w:t>Services</w:t>
            </w:r>
            <w:r>
              <w:rPr>
                <w:rFonts w:cs="Calibri"/>
                <w:sz w:val="24"/>
              </w:rPr>
              <w:t xml:space="preserve"> (</w:t>
            </w:r>
            <w:r w:rsidRPr="004748EB">
              <w:rPr>
                <w:rStyle w:val="longtext"/>
                <w:rFonts w:cs="Calibri"/>
                <w:i/>
                <w:sz w:val="24"/>
                <w:shd w:val="clear" w:color="auto" w:fill="FFFFFF"/>
              </w:rPr>
              <w:t xml:space="preserve">collect a list of services </w:t>
            </w:r>
            <w:r>
              <w:rPr>
                <w:rStyle w:val="longtext"/>
                <w:rFonts w:cs="Calibri"/>
                <w:i/>
                <w:sz w:val="24"/>
                <w:shd w:val="clear" w:color="auto" w:fill="FFFFFF"/>
              </w:rPr>
              <w:t xml:space="preserve">provided and classify - </w:t>
            </w:r>
            <w:commentRangeStart w:id="0"/>
            <w:r w:rsidRPr="004748EB">
              <w:rPr>
                <w:rStyle w:val="longtext"/>
                <w:rFonts w:cs="Calibri"/>
                <w:i/>
                <w:sz w:val="24"/>
                <w:shd w:val="clear" w:color="auto" w:fill="FFFFFF"/>
              </w:rPr>
              <w:t>preventative/curative</w:t>
            </w:r>
            <w:commentRangeEnd w:id="0"/>
            <w:r w:rsidR="009236AE">
              <w:rPr>
                <w:rStyle w:val="CommentReference"/>
              </w:rPr>
              <w:commentReference w:id="0"/>
            </w:r>
            <w:r>
              <w:rPr>
                <w:rStyle w:val="longtext"/>
                <w:rFonts w:cs="Calibri"/>
                <w:i/>
                <w:sz w:val="24"/>
                <w:shd w:val="clear" w:color="auto" w:fill="FFFFFF"/>
              </w:rPr>
              <w:t>)</w:t>
            </w:r>
          </w:p>
          <w:p w:rsidR="000E1899" w:rsidRPr="00C66BCC" w:rsidRDefault="000E1899" w:rsidP="00EB1CC9">
            <w:pPr>
              <w:pStyle w:val="ListParagraph"/>
              <w:numPr>
                <w:ilvl w:val="0"/>
                <w:numId w:val="6"/>
              </w:numPr>
              <w:spacing w:after="0"/>
              <w:rPr>
                <w:sz w:val="24"/>
                <w:szCs w:val="24"/>
              </w:rPr>
            </w:pPr>
            <w:r w:rsidRPr="002732DA">
              <w:rPr>
                <w:sz w:val="24"/>
                <w:szCs w:val="24"/>
              </w:rPr>
              <w:t>What services were provided?</w:t>
            </w:r>
          </w:p>
          <w:p w:rsidR="000E1899" w:rsidRDefault="000E1899" w:rsidP="00EB1CC9">
            <w:pPr>
              <w:pStyle w:val="ListParagraph"/>
              <w:numPr>
                <w:ilvl w:val="0"/>
                <w:numId w:val="6"/>
              </w:numPr>
              <w:spacing w:after="0"/>
              <w:rPr>
                <w:sz w:val="24"/>
                <w:szCs w:val="24"/>
              </w:rPr>
            </w:pPr>
            <w:commentRangeStart w:id="1"/>
            <w:r>
              <w:rPr>
                <w:sz w:val="24"/>
                <w:szCs w:val="24"/>
              </w:rPr>
              <w:t>To whom were the services provided?</w:t>
            </w:r>
            <w:commentRangeEnd w:id="1"/>
            <w:r w:rsidR="009236AE">
              <w:rPr>
                <w:rStyle w:val="CommentReference"/>
              </w:rPr>
              <w:commentReference w:id="1"/>
            </w:r>
          </w:p>
          <w:p w:rsidR="000E1899" w:rsidRPr="00EB1CC9" w:rsidRDefault="000E1899" w:rsidP="00EB1CC9">
            <w:pPr>
              <w:pStyle w:val="ListParagraph"/>
              <w:numPr>
                <w:ilvl w:val="0"/>
                <w:numId w:val="6"/>
              </w:numPr>
              <w:spacing w:after="0"/>
              <w:rPr>
                <w:sz w:val="24"/>
                <w:szCs w:val="24"/>
              </w:rPr>
            </w:pPr>
            <w:commentRangeStart w:id="2"/>
            <w:r>
              <w:t>How often were the services provided in the last month</w:t>
            </w:r>
            <w:commentRangeEnd w:id="2"/>
            <w:r w:rsidR="009236AE">
              <w:rPr>
                <w:rStyle w:val="CommentReference"/>
              </w:rPr>
              <w:commentReference w:id="2"/>
            </w:r>
            <w:r>
              <w:t>?</w:t>
            </w:r>
          </w:p>
        </w:tc>
      </w:tr>
      <w:tr w:rsidR="000E1899" w:rsidRPr="007A7EF6" w:rsidTr="00312996">
        <w:trPr>
          <w:trHeight w:val="3317"/>
        </w:trPr>
        <w:tc>
          <w:tcPr>
            <w:tcW w:w="9242" w:type="dxa"/>
          </w:tcPr>
          <w:p w:rsidR="000E1899" w:rsidRPr="007A7EF6" w:rsidRDefault="000E1899" w:rsidP="008D0143">
            <w:pPr>
              <w:spacing w:after="0" w:line="240" w:lineRule="auto"/>
            </w:pPr>
            <w:r w:rsidRPr="007A7EF6">
              <w:t>Description of the change:</w:t>
            </w:r>
          </w:p>
        </w:tc>
      </w:tr>
      <w:tr w:rsidR="000E1899" w:rsidRPr="007A7EF6" w:rsidTr="005408BF">
        <w:trPr>
          <w:trHeight w:val="450"/>
        </w:trPr>
        <w:tc>
          <w:tcPr>
            <w:tcW w:w="9242" w:type="dxa"/>
          </w:tcPr>
          <w:p w:rsidR="000E1899" w:rsidRPr="002732DA" w:rsidRDefault="000E1899" w:rsidP="00EB1CC9">
            <w:pPr>
              <w:pStyle w:val="ListParagraph"/>
              <w:numPr>
                <w:ilvl w:val="0"/>
                <w:numId w:val="4"/>
              </w:numPr>
              <w:spacing w:after="0"/>
              <w:rPr>
                <w:sz w:val="24"/>
                <w:szCs w:val="24"/>
              </w:rPr>
            </w:pPr>
            <w:r w:rsidRPr="002732DA">
              <w:rPr>
                <w:sz w:val="24"/>
                <w:szCs w:val="24"/>
              </w:rPr>
              <w:t>Actions upon IP meeting</w:t>
            </w:r>
            <w:r w:rsidR="00312996">
              <w:rPr>
                <w:sz w:val="24"/>
                <w:szCs w:val="24"/>
              </w:rPr>
              <w:t xml:space="preserve"> (</w:t>
            </w:r>
            <w:r w:rsidR="00312996" w:rsidRPr="002A15F5">
              <w:rPr>
                <w:i/>
              </w:rPr>
              <w:t xml:space="preserve">Describe what you observed in the </w:t>
            </w:r>
            <w:r w:rsidR="00312996">
              <w:rPr>
                <w:i/>
              </w:rPr>
              <w:t>actions he/she undertook</w:t>
            </w:r>
            <w:r w:rsidR="00312996" w:rsidRPr="002A15F5">
              <w:rPr>
                <w:i/>
              </w:rPr>
              <w:t>)</w:t>
            </w:r>
          </w:p>
          <w:p w:rsidR="000E1899" w:rsidRDefault="000E1899" w:rsidP="00EB1CC9">
            <w:pPr>
              <w:pStyle w:val="ListParagraph"/>
              <w:numPr>
                <w:ilvl w:val="0"/>
                <w:numId w:val="7"/>
              </w:numPr>
              <w:spacing w:after="0"/>
              <w:rPr>
                <w:sz w:val="24"/>
                <w:szCs w:val="24"/>
              </w:rPr>
            </w:pPr>
            <w:r w:rsidRPr="002732DA">
              <w:rPr>
                <w:sz w:val="24"/>
                <w:szCs w:val="24"/>
              </w:rPr>
              <w:t>What actions were undertaken?</w:t>
            </w:r>
          </w:p>
          <w:p w:rsidR="000E1899" w:rsidRPr="00EB1CC9" w:rsidRDefault="000E1899" w:rsidP="00EB1CC9">
            <w:pPr>
              <w:pStyle w:val="ListParagraph"/>
              <w:numPr>
                <w:ilvl w:val="0"/>
                <w:numId w:val="7"/>
              </w:numPr>
              <w:spacing w:after="0"/>
              <w:rPr>
                <w:sz w:val="24"/>
                <w:szCs w:val="24"/>
              </w:rPr>
            </w:pPr>
            <w:r w:rsidRPr="00F03E5D">
              <w:t xml:space="preserve">When were they undertaken? </w:t>
            </w:r>
            <w:ins w:id="3" w:author="rev1" w:date="2011-10-25T11:54:00Z">
              <w:r w:rsidR="0053321B">
                <w:t>And what happened as a result?</w:t>
              </w:r>
            </w:ins>
          </w:p>
        </w:tc>
      </w:tr>
      <w:tr w:rsidR="000E1899" w:rsidRPr="007A7EF6" w:rsidTr="00312996">
        <w:trPr>
          <w:trHeight w:val="4613"/>
        </w:trPr>
        <w:tc>
          <w:tcPr>
            <w:tcW w:w="9242" w:type="dxa"/>
          </w:tcPr>
          <w:p w:rsidR="000E1899" w:rsidRPr="007A7EF6" w:rsidRDefault="000E1899" w:rsidP="008D0143">
            <w:pPr>
              <w:spacing w:after="0" w:line="240" w:lineRule="auto"/>
            </w:pPr>
            <w:r w:rsidRPr="007A7EF6">
              <w:t>Description of the change:</w:t>
            </w:r>
          </w:p>
        </w:tc>
      </w:tr>
    </w:tbl>
    <w:p w:rsidR="00312996" w:rsidRDefault="00312996">
      <w: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242"/>
      </w:tblGrid>
      <w:tr w:rsidR="000E1899" w:rsidRPr="007A7EF6" w:rsidTr="001C6280">
        <w:trPr>
          <w:trHeight w:val="450"/>
        </w:trPr>
        <w:tc>
          <w:tcPr>
            <w:tcW w:w="9242" w:type="dxa"/>
          </w:tcPr>
          <w:p w:rsidR="000E1899" w:rsidRPr="002732DA" w:rsidRDefault="000E1899" w:rsidP="00EB1CC9">
            <w:pPr>
              <w:pStyle w:val="ListParagraph"/>
              <w:numPr>
                <w:ilvl w:val="0"/>
                <w:numId w:val="4"/>
              </w:numPr>
              <w:spacing w:after="0"/>
              <w:rPr>
                <w:sz w:val="24"/>
                <w:szCs w:val="24"/>
              </w:rPr>
            </w:pPr>
            <w:commentRangeStart w:id="4"/>
            <w:r w:rsidRPr="002732DA">
              <w:rPr>
                <w:sz w:val="24"/>
                <w:szCs w:val="24"/>
              </w:rPr>
              <w:lastRenderedPageBreak/>
              <w:t>Information exchange</w:t>
            </w:r>
            <w:r w:rsidR="00312996">
              <w:rPr>
                <w:sz w:val="24"/>
                <w:szCs w:val="24"/>
              </w:rPr>
              <w:t xml:space="preserve"> </w:t>
            </w:r>
            <w:commentRangeEnd w:id="4"/>
            <w:r w:rsidR="0053321B">
              <w:rPr>
                <w:rStyle w:val="CommentReference"/>
              </w:rPr>
              <w:commentReference w:id="4"/>
            </w:r>
            <w:r w:rsidR="00312996">
              <w:rPr>
                <w:sz w:val="24"/>
                <w:szCs w:val="24"/>
              </w:rPr>
              <w:t>(</w:t>
            </w:r>
            <w:r w:rsidR="00312996" w:rsidRPr="002A15F5">
              <w:rPr>
                <w:i/>
              </w:rPr>
              <w:t xml:space="preserve">Describe what you observed in the </w:t>
            </w:r>
            <w:r w:rsidR="00312996">
              <w:rPr>
                <w:i/>
              </w:rPr>
              <w:t>information exchange)</w:t>
            </w:r>
          </w:p>
          <w:p w:rsidR="000E1899" w:rsidRPr="002732DA" w:rsidRDefault="000E1899" w:rsidP="00EB1CC9">
            <w:pPr>
              <w:pStyle w:val="ListParagraph"/>
              <w:numPr>
                <w:ilvl w:val="0"/>
                <w:numId w:val="8"/>
              </w:numPr>
              <w:spacing w:after="0"/>
              <w:rPr>
                <w:sz w:val="24"/>
                <w:szCs w:val="24"/>
              </w:rPr>
            </w:pPr>
            <w:r w:rsidRPr="002732DA">
              <w:rPr>
                <w:sz w:val="24"/>
                <w:szCs w:val="24"/>
              </w:rPr>
              <w:t>With who</w:t>
            </w:r>
            <w:r>
              <w:rPr>
                <w:sz w:val="24"/>
                <w:szCs w:val="24"/>
              </w:rPr>
              <w:t>m</w:t>
            </w:r>
            <w:r w:rsidRPr="002732DA">
              <w:rPr>
                <w:sz w:val="24"/>
                <w:szCs w:val="24"/>
              </w:rPr>
              <w:t xml:space="preserve"> was information exchanged?</w:t>
            </w:r>
          </w:p>
          <w:p w:rsidR="00312996" w:rsidRPr="00312996" w:rsidRDefault="00312996" w:rsidP="00EB1CC9">
            <w:pPr>
              <w:pStyle w:val="ListParagraph"/>
              <w:numPr>
                <w:ilvl w:val="0"/>
                <w:numId w:val="8"/>
              </w:numPr>
              <w:spacing w:after="0"/>
              <w:rPr>
                <w:sz w:val="24"/>
                <w:szCs w:val="24"/>
              </w:rPr>
            </w:pPr>
            <w:r>
              <w:t>Why was the information exchanged?</w:t>
            </w:r>
          </w:p>
          <w:p w:rsidR="000E1899" w:rsidRPr="00312996" w:rsidRDefault="000E1899" w:rsidP="00312996">
            <w:pPr>
              <w:pStyle w:val="ListParagraph"/>
              <w:numPr>
                <w:ilvl w:val="0"/>
                <w:numId w:val="8"/>
              </w:numPr>
              <w:spacing w:after="0"/>
              <w:rPr>
                <w:sz w:val="24"/>
                <w:szCs w:val="24"/>
              </w:rPr>
            </w:pPr>
            <w:r w:rsidRPr="002732DA">
              <w:t>What information was exchanged?</w:t>
            </w:r>
          </w:p>
        </w:tc>
      </w:tr>
      <w:tr w:rsidR="000E1899" w:rsidRPr="007A7EF6" w:rsidTr="00800104">
        <w:trPr>
          <w:trHeight w:val="2922"/>
        </w:trPr>
        <w:tc>
          <w:tcPr>
            <w:tcW w:w="9242" w:type="dxa"/>
          </w:tcPr>
          <w:p w:rsidR="000E1899" w:rsidRPr="007A7EF6" w:rsidRDefault="000E1899" w:rsidP="008D0143">
            <w:pPr>
              <w:spacing w:after="0" w:line="240" w:lineRule="auto"/>
            </w:pPr>
            <w:r w:rsidRPr="007A7EF6">
              <w:t>Description of the change:</w:t>
            </w:r>
          </w:p>
        </w:tc>
      </w:tr>
      <w:tr w:rsidR="000E1899" w:rsidRPr="007A7EF6" w:rsidTr="003B2565">
        <w:trPr>
          <w:trHeight w:val="450"/>
        </w:trPr>
        <w:tc>
          <w:tcPr>
            <w:tcW w:w="9242" w:type="dxa"/>
          </w:tcPr>
          <w:p w:rsidR="00312996" w:rsidRPr="00312996" w:rsidRDefault="000E1899" w:rsidP="00312996">
            <w:pPr>
              <w:pStyle w:val="ListParagraph"/>
              <w:numPr>
                <w:ilvl w:val="0"/>
                <w:numId w:val="4"/>
              </w:numPr>
              <w:spacing w:after="0"/>
              <w:rPr>
                <w:sz w:val="24"/>
                <w:szCs w:val="24"/>
              </w:rPr>
            </w:pPr>
            <w:r w:rsidRPr="002732DA">
              <w:rPr>
                <w:sz w:val="24"/>
                <w:szCs w:val="24"/>
              </w:rPr>
              <w:t>Feedback</w:t>
            </w:r>
            <w:r w:rsidR="00312996" w:rsidRPr="00312996">
              <w:rPr>
                <w:i/>
                <w:sz w:val="24"/>
                <w:szCs w:val="24"/>
              </w:rPr>
              <w:t xml:space="preserve"> (G</w:t>
            </w:r>
            <w:r w:rsidRPr="00312996">
              <w:rPr>
                <w:i/>
              </w:rPr>
              <w:t>ive details about the paravet</w:t>
            </w:r>
            <w:r w:rsidR="00312996">
              <w:rPr>
                <w:i/>
              </w:rPr>
              <w:t>’</w:t>
            </w:r>
            <w:r w:rsidRPr="00312996">
              <w:rPr>
                <w:i/>
              </w:rPr>
              <w:t>s opinion on the service quality of the retailers</w:t>
            </w:r>
            <w:r w:rsidR="00312996">
              <w:rPr>
                <w:i/>
              </w:rPr>
              <w:t>)</w:t>
            </w:r>
            <w:r>
              <w:t xml:space="preserve"> </w:t>
            </w:r>
          </w:p>
          <w:p w:rsidR="000E1899" w:rsidRPr="00312996" w:rsidRDefault="00312996" w:rsidP="00312996">
            <w:pPr>
              <w:pStyle w:val="ListParagraph"/>
              <w:numPr>
                <w:ilvl w:val="1"/>
                <w:numId w:val="4"/>
              </w:numPr>
              <w:spacing w:after="0"/>
              <w:rPr>
                <w:sz w:val="24"/>
                <w:szCs w:val="24"/>
              </w:rPr>
            </w:pPr>
            <w:r>
              <w:t xml:space="preserve">Was the </w:t>
            </w:r>
            <w:r w:rsidR="007C0954">
              <w:t>feedback positive</w:t>
            </w:r>
            <w:r w:rsidR="000E1899">
              <w:t xml:space="preserve"> or negative?</w:t>
            </w:r>
            <w:ins w:id="5" w:author="rev1" w:date="2011-10-25T11:55:00Z">
              <w:r w:rsidR="00B97FD0">
                <w:t xml:space="preserve"> And why??</w:t>
              </w:r>
            </w:ins>
          </w:p>
        </w:tc>
      </w:tr>
      <w:tr w:rsidR="000E1899" w:rsidRPr="007A7EF6" w:rsidTr="00EB1CC9">
        <w:trPr>
          <w:trHeight w:val="2573"/>
        </w:trPr>
        <w:tc>
          <w:tcPr>
            <w:tcW w:w="9242" w:type="dxa"/>
          </w:tcPr>
          <w:p w:rsidR="000E1899" w:rsidRPr="007A7EF6" w:rsidRDefault="000E1899" w:rsidP="008D0143">
            <w:pPr>
              <w:spacing w:after="0" w:line="240" w:lineRule="auto"/>
            </w:pPr>
            <w:r w:rsidRPr="007A7EF6">
              <w:t>Description of the change:</w:t>
            </w:r>
          </w:p>
        </w:tc>
      </w:tr>
      <w:tr w:rsidR="000E1899" w:rsidRPr="007A7EF6" w:rsidTr="00E17708">
        <w:trPr>
          <w:trHeight w:val="450"/>
        </w:trPr>
        <w:tc>
          <w:tcPr>
            <w:tcW w:w="9242" w:type="dxa"/>
          </w:tcPr>
          <w:p w:rsidR="000E1899" w:rsidRPr="002732DA" w:rsidRDefault="000E1899" w:rsidP="00EB1CC9">
            <w:pPr>
              <w:pStyle w:val="ListParagraph"/>
              <w:numPr>
                <w:ilvl w:val="0"/>
                <w:numId w:val="4"/>
              </w:numPr>
              <w:spacing w:after="0"/>
              <w:rPr>
                <w:sz w:val="24"/>
                <w:szCs w:val="24"/>
              </w:rPr>
            </w:pPr>
            <w:r w:rsidRPr="002732DA">
              <w:rPr>
                <w:sz w:val="24"/>
                <w:szCs w:val="24"/>
              </w:rPr>
              <w:t>Aggregation of animals</w:t>
            </w:r>
            <w:r w:rsidR="00312996">
              <w:rPr>
                <w:sz w:val="24"/>
                <w:szCs w:val="24"/>
              </w:rPr>
              <w:t xml:space="preserve"> (</w:t>
            </w:r>
            <w:r w:rsidR="00312996" w:rsidRPr="002A15F5">
              <w:rPr>
                <w:i/>
              </w:rPr>
              <w:t xml:space="preserve">Describe what </w:t>
            </w:r>
            <w:r w:rsidR="00312996">
              <w:rPr>
                <w:i/>
              </w:rPr>
              <w:t>actions of the paravet you observed in aggregating animals)</w:t>
            </w:r>
          </w:p>
          <w:p w:rsidR="000E1899" w:rsidRDefault="000E1899" w:rsidP="00EB1CC9">
            <w:pPr>
              <w:pStyle w:val="ListParagraph"/>
              <w:numPr>
                <w:ilvl w:val="0"/>
                <w:numId w:val="8"/>
              </w:numPr>
              <w:spacing w:after="0"/>
              <w:rPr>
                <w:sz w:val="24"/>
                <w:szCs w:val="24"/>
              </w:rPr>
            </w:pPr>
            <w:r w:rsidRPr="002732DA">
              <w:rPr>
                <w:sz w:val="24"/>
                <w:szCs w:val="24"/>
              </w:rPr>
              <w:t>What action(s) did the paravet undertake to aggregate animals?</w:t>
            </w:r>
          </w:p>
          <w:p w:rsidR="000E1899" w:rsidRPr="00EB1CC9" w:rsidRDefault="000E1899" w:rsidP="00EB1CC9">
            <w:pPr>
              <w:pStyle w:val="ListParagraph"/>
              <w:numPr>
                <w:ilvl w:val="0"/>
                <w:numId w:val="8"/>
              </w:numPr>
              <w:spacing w:after="0"/>
              <w:rPr>
                <w:sz w:val="24"/>
                <w:szCs w:val="24"/>
              </w:rPr>
            </w:pPr>
            <w:r>
              <w:t>When were the actions undertaken?</w:t>
            </w:r>
            <w:ins w:id="6" w:author="rev1" w:date="2011-10-25T11:55:00Z">
              <w:r w:rsidR="000B6577">
                <w:t xml:space="preserve"> And how many were aggregated? How many producers/groups participated??</w:t>
              </w:r>
            </w:ins>
          </w:p>
        </w:tc>
      </w:tr>
      <w:tr w:rsidR="000E1899" w:rsidRPr="007A7EF6" w:rsidTr="00800104">
        <w:trPr>
          <w:trHeight w:val="3689"/>
        </w:trPr>
        <w:tc>
          <w:tcPr>
            <w:tcW w:w="9242" w:type="dxa"/>
          </w:tcPr>
          <w:p w:rsidR="000E1899" w:rsidRPr="007A7EF6" w:rsidRDefault="000E1899" w:rsidP="008D0143">
            <w:pPr>
              <w:spacing w:after="0" w:line="240" w:lineRule="auto"/>
            </w:pPr>
            <w:r w:rsidRPr="007A7EF6">
              <w:t>Description of the change:</w:t>
            </w:r>
          </w:p>
        </w:tc>
      </w:tr>
    </w:tbl>
    <w:p w:rsidR="00312996" w:rsidRDefault="00312996">
      <w: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242"/>
      </w:tblGrid>
      <w:tr w:rsidR="000E1899" w:rsidRPr="007A7EF6" w:rsidTr="00D31AA2">
        <w:trPr>
          <w:trHeight w:val="450"/>
        </w:trPr>
        <w:tc>
          <w:tcPr>
            <w:tcW w:w="9242" w:type="dxa"/>
          </w:tcPr>
          <w:p w:rsidR="000E1899" w:rsidRPr="005D1DE4" w:rsidRDefault="000E1899" w:rsidP="005D1DE4">
            <w:pPr>
              <w:pStyle w:val="ListParagraph"/>
              <w:numPr>
                <w:ilvl w:val="0"/>
                <w:numId w:val="4"/>
              </w:numPr>
              <w:spacing w:after="0"/>
              <w:rPr>
                <w:sz w:val="24"/>
                <w:szCs w:val="24"/>
              </w:rPr>
            </w:pPr>
            <w:r w:rsidRPr="002732DA">
              <w:rPr>
                <w:sz w:val="24"/>
                <w:szCs w:val="24"/>
              </w:rPr>
              <w:lastRenderedPageBreak/>
              <w:t>New services</w:t>
            </w:r>
            <w:r w:rsidR="005D1DE4">
              <w:rPr>
                <w:sz w:val="24"/>
                <w:szCs w:val="24"/>
              </w:rPr>
              <w:t xml:space="preserve"> (</w:t>
            </w:r>
            <w:r w:rsidR="005D1DE4" w:rsidRPr="002A15F5">
              <w:rPr>
                <w:i/>
              </w:rPr>
              <w:t xml:space="preserve">Describe what </w:t>
            </w:r>
            <w:r w:rsidR="005D1DE4">
              <w:rPr>
                <w:i/>
              </w:rPr>
              <w:t>new services of the paravet you observed)</w:t>
            </w:r>
          </w:p>
          <w:p w:rsidR="000E1899" w:rsidRDefault="000E1899" w:rsidP="00EB1CC9">
            <w:pPr>
              <w:pStyle w:val="ListParagraph"/>
              <w:numPr>
                <w:ilvl w:val="0"/>
                <w:numId w:val="8"/>
              </w:numPr>
              <w:spacing w:after="0"/>
              <w:rPr>
                <w:sz w:val="24"/>
                <w:szCs w:val="24"/>
              </w:rPr>
            </w:pPr>
            <w:r w:rsidRPr="002732DA">
              <w:rPr>
                <w:sz w:val="24"/>
                <w:szCs w:val="24"/>
              </w:rPr>
              <w:t>What new services did the paravet engage in?</w:t>
            </w:r>
            <w:ins w:id="7" w:author="rev1" w:date="2011-10-25T11:56:00Z">
              <w:r w:rsidR="000B6577">
                <w:rPr>
                  <w:sz w:val="24"/>
                  <w:szCs w:val="24"/>
                </w:rPr>
                <w:t xml:space="preserve"> Does he or she have the capacity required to provide this service?</w:t>
              </w:r>
              <w:r w:rsidR="00B41EEF">
                <w:rPr>
                  <w:sz w:val="24"/>
                  <w:szCs w:val="24"/>
                </w:rPr>
                <w:t xml:space="preserve"> Was anything to build capacity in this area??</w:t>
              </w:r>
            </w:ins>
          </w:p>
          <w:p w:rsidR="005D1DE4" w:rsidRPr="005D1DE4" w:rsidRDefault="005D1DE4" w:rsidP="00EB1CC9">
            <w:pPr>
              <w:pStyle w:val="ListParagraph"/>
              <w:numPr>
                <w:ilvl w:val="0"/>
                <w:numId w:val="8"/>
              </w:numPr>
              <w:spacing w:after="0"/>
              <w:rPr>
                <w:sz w:val="24"/>
                <w:szCs w:val="24"/>
              </w:rPr>
            </w:pPr>
            <w:r>
              <w:t>Why did the paravet engage in this service?</w:t>
            </w:r>
          </w:p>
          <w:p w:rsidR="000E1899" w:rsidRPr="005D1DE4" w:rsidRDefault="000E1899" w:rsidP="005D1DE4">
            <w:pPr>
              <w:pStyle w:val="ListParagraph"/>
              <w:numPr>
                <w:ilvl w:val="0"/>
                <w:numId w:val="8"/>
              </w:num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When did the paravet engage in this service?</w:t>
            </w:r>
          </w:p>
        </w:tc>
      </w:tr>
      <w:tr w:rsidR="000E1899" w:rsidRPr="007A7EF6" w:rsidTr="00800104">
        <w:trPr>
          <w:trHeight w:val="3064"/>
        </w:trPr>
        <w:tc>
          <w:tcPr>
            <w:tcW w:w="9242" w:type="dxa"/>
          </w:tcPr>
          <w:p w:rsidR="000E1899" w:rsidRPr="007A7EF6" w:rsidRDefault="000E1899" w:rsidP="008D0143">
            <w:pPr>
              <w:spacing w:after="0" w:line="240" w:lineRule="auto"/>
            </w:pPr>
            <w:r w:rsidRPr="007A7EF6">
              <w:t>Description of the change:</w:t>
            </w:r>
          </w:p>
        </w:tc>
      </w:tr>
      <w:tr w:rsidR="000E1899" w:rsidRPr="007A7EF6" w:rsidTr="00C7091C">
        <w:trPr>
          <w:trHeight w:val="450"/>
        </w:trPr>
        <w:tc>
          <w:tcPr>
            <w:tcW w:w="9242" w:type="dxa"/>
          </w:tcPr>
          <w:p w:rsidR="005D1DE4" w:rsidRDefault="000E1899" w:rsidP="005D1DE4">
            <w:pPr>
              <w:pStyle w:val="ListParagraph"/>
              <w:numPr>
                <w:ilvl w:val="0"/>
                <w:numId w:val="4"/>
              </w:numPr>
              <w:spacing w:after="0"/>
            </w:pPr>
            <w:r w:rsidRPr="002732DA">
              <w:rPr>
                <w:sz w:val="24"/>
                <w:szCs w:val="24"/>
              </w:rPr>
              <w:t xml:space="preserve">Other </w:t>
            </w:r>
            <w:r>
              <w:rPr>
                <w:sz w:val="24"/>
                <w:szCs w:val="24"/>
              </w:rPr>
              <w:t>changes</w:t>
            </w:r>
            <w:r w:rsidR="005D1DE4">
              <w:rPr>
                <w:sz w:val="24"/>
                <w:szCs w:val="24"/>
              </w:rPr>
              <w:t xml:space="preserve"> </w:t>
            </w:r>
            <w:r w:rsidR="005D1DE4">
              <w:t xml:space="preserve"> (</w:t>
            </w:r>
            <w:r w:rsidR="005D1DE4" w:rsidRPr="002A15F5">
              <w:rPr>
                <w:i/>
              </w:rPr>
              <w:t xml:space="preserve">Describe </w:t>
            </w:r>
            <w:r w:rsidR="005D1DE4">
              <w:rPr>
                <w:i/>
              </w:rPr>
              <w:t xml:space="preserve">any other change that </w:t>
            </w:r>
            <w:r w:rsidR="005D1DE4" w:rsidRPr="002A15F5">
              <w:rPr>
                <w:i/>
              </w:rPr>
              <w:t xml:space="preserve"> you observed</w:t>
            </w:r>
            <w:r w:rsidR="005D1DE4">
              <w:rPr>
                <w:i/>
              </w:rPr>
              <w:t>)</w:t>
            </w:r>
          </w:p>
          <w:p w:rsidR="000E1899" w:rsidRPr="00EB1CC9" w:rsidRDefault="000E1899" w:rsidP="00EB1CC9">
            <w:pPr>
              <w:pStyle w:val="ListParagraph"/>
              <w:numPr>
                <w:ilvl w:val="0"/>
                <w:numId w:val="8"/>
              </w:numPr>
              <w:spacing w:after="0"/>
              <w:rPr>
                <w:sz w:val="24"/>
                <w:szCs w:val="24"/>
              </w:rPr>
            </w:pPr>
            <w:r w:rsidRPr="00F03E5D">
              <w:t>What other change(s) occurred since you last visit? (</w:t>
            </w:r>
            <w:r w:rsidRPr="00F03E5D">
              <w:rPr>
                <w:i/>
              </w:rPr>
              <w:t>please describe)</w:t>
            </w:r>
          </w:p>
        </w:tc>
      </w:tr>
      <w:tr w:rsidR="000E1899" w:rsidRPr="007A7EF6" w:rsidTr="00800104">
        <w:trPr>
          <w:trHeight w:val="4142"/>
        </w:trPr>
        <w:tc>
          <w:tcPr>
            <w:tcW w:w="9242" w:type="dxa"/>
          </w:tcPr>
          <w:p w:rsidR="000E1899" w:rsidRPr="007A7EF6" w:rsidRDefault="000E1899" w:rsidP="008D0143">
            <w:pPr>
              <w:spacing w:after="0" w:line="240" w:lineRule="auto"/>
            </w:pPr>
            <w:r w:rsidRPr="007A7EF6">
              <w:t>Description of the change:</w:t>
            </w:r>
          </w:p>
        </w:tc>
      </w:tr>
    </w:tbl>
    <w:p w:rsidR="000E1899" w:rsidRDefault="000E1899" w:rsidP="00644645">
      <w:pPr>
        <w:spacing w:after="0"/>
        <w:rPr>
          <w:sz w:val="24"/>
          <w:szCs w:val="24"/>
        </w:rPr>
      </w:pPr>
    </w:p>
    <w:p w:rsidR="000E1899" w:rsidRDefault="000E1899">
      <w:pPr>
        <w:rPr>
          <w:sz w:val="24"/>
          <w:szCs w:val="24"/>
        </w:rPr>
      </w:pPr>
    </w:p>
    <w:sectPr w:rsidR="000E1899" w:rsidSect="00C7307C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rev1" w:date="2011-10-25T11:51:00Z" w:initials="r">
    <w:p w:rsidR="009236AE" w:rsidRDefault="009236AE">
      <w:pPr>
        <w:pStyle w:val="CommentText"/>
      </w:pPr>
      <w:r>
        <w:rPr>
          <w:rStyle w:val="CommentReference"/>
        </w:rPr>
        <w:annotationRef/>
      </w:r>
      <w:r>
        <w:t>Looks like it even goes beyond.. aggregation of animals as well..</w:t>
      </w:r>
    </w:p>
  </w:comment>
  <w:comment w:id="1" w:author="rev1" w:date="2011-10-25T11:51:00Z" w:initials="r">
    <w:p w:rsidR="009236AE" w:rsidRDefault="009236AE">
      <w:pPr>
        <w:pStyle w:val="CommentText"/>
      </w:pPr>
      <w:r>
        <w:rPr>
          <w:rStyle w:val="CommentReference"/>
        </w:rPr>
        <w:annotationRef/>
      </w:r>
      <w:r>
        <w:t>How many and which communities??</w:t>
      </w:r>
    </w:p>
  </w:comment>
  <w:comment w:id="2" w:author="rev1" w:date="2011-10-25T11:53:00Z" w:initials="r">
    <w:p w:rsidR="009236AE" w:rsidRDefault="009236AE">
      <w:pPr>
        <w:pStyle w:val="CommentText"/>
      </w:pPr>
      <w:r>
        <w:rPr>
          <w:rStyle w:val="CommentReference"/>
        </w:rPr>
        <w:annotationRef/>
      </w:r>
      <w:r>
        <w:t>And are they based on demand from the producers?? What proportion is routine as a part of CARE activities and what proportion is in response to demands..are they always able to respond to demands or are there any constraints? Have they responded to 100% of the demands??</w:t>
      </w:r>
      <w:r w:rsidR="00C85A41">
        <w:t xml:space="preserve"> Do they have access to drugs and equipment as and when they need?</w:t>
      </w:r>
    </w:p>
  </w:comment>
  <w:comment w:id="4" w:author="rev1" w:date="2011-10-25T11:55:00Z" w:initials="r">
    <w:p w:rsidR="0053321B" w:rsidRDefault="0053321B">
      <w:pPr>
        <w:pStyle w:val="CommentText"/>
      </w:pPr>
      <w:r>
        <w:rPr>
          <w:rStyle w:val="CommentReference"/>
        </w:rPr>
        <w:annotationRef/>
      </w:r>
      <w:r>
        <w:t>Be specific about the kind of information – in the progress markers you specifically talk about market information..</w:t>
      </w:r>
      <w:r w:rsidR="00C10B46">
        <w:t xml:space="preserve">or do you </w:t>
      </w:r>
      <w:r w:rsidR="00B97FD0">
        <w:t>want</w:t>
      </w:r>
      <w:r w:rsidR="00C10B46">
        <w:t xml:space="preserve"> to leave it open??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F8F" w:rsidRDefault="005C7F8F" w:rsidP="00FD5443">
      <w:pPr>
        <w:spacing w:after="0" w:line="240" w:lineRule="auto"/>
      </w:pPr>
      <w:r>
        <w:separator/>
      </w:r>
    </w:p>
  </w:endnote>
  <w:endnote w:type="continuationSeparator" w:id="0">
    <w:p w:rsidR="005C7F8F" w:rsidRDefault="005C7F8F" w:rsidP="00FD5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899" w:rsidRDefault="00BE34A6">
    <w:pPr>
      <w:pStyle w:val="Footer"/>
      <w:jc w:val="right"/>
    </w:pPr>
    <w:fldSimple w:instr=" PAGE   \* MERGEFORMAT ">
      <w:r w:rsidR="00B41EEF">
        <w:rPr>
          <w:noProof/>
        </w:rPr>
        <w:t>4</w:t>
      </w:r>
    </w:fldSimple>
  </w:p>
  <w:p w:rsidR="000E1899" w:rsidRDefault="000E189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F8F" w:rsidRDefault="005C7F8F" w:rsidP="00FD5443">
      <w:pPr>
        <w:spacing w:after="0" w:line="240" w:lineRule="auto"/>
      </w:pPr>
      <w:r>
        <w:separator/>
      </w:r>
    </w:p>
  </w:footnote>
  <w:footnote w:type="continuationSeparator" w:id="0">
    <w:p w:rsidR="005C7F8F" w:rsidRDefault="005C7F8F" w:rsidP="00FD54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71438"/>
    <w:multiLevelType w:val="hybridMultilevel"/>
    <w:tmpl w:val="2326AA20"/>
    <w:lvl w:ilvl="0" w:tplc="75FCC4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9D39E3"/>
    <w:multiLevelType w:val="hybridMultilevel"/>
    <w:tmpl w:val="ECD40E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FA511F"/>
    <w:multiLevelType w:val="hybridMultilevel"/>
    <w:tmpl w:val="759AF930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3EF6EF5"/>
    <w:multiLevelType w:val="hybridMultilevel"/>
    <w:tmpl w:val="07BC185A"/>
    <w:lvl w:ilvl="0" w:tplc="F642DA86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5BE4710F"/>
    <w:multiLevelType w:val="hybridMultilevel"/>
    <w:tmpl w:val="074AFF52"/>
    <w:lvl w:ilvl="0" w:tplc="080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622455BA"/>
    <w:multiLevelType w:val="hybridMultilevel"/>
    <w:tmpl w:val="93D2424C"/>
    <w:lvl w:ilvl="0" w:tplc="080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6AA046D4"/>
    <w:multiLevelType w:val="hybridMultilevel"/>
    <w:tmpl w:val="03401D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0F9576C"/>
    <w:multiLevelType w:val="hybridMultilevel"/>
    <w:tmpl w:val="169831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18D6"/>
    <w:rsid w:val="000624EC"/>
    <w:rsid w:val="000B6577"/>
    <w:rsid w:val="000E1899"/>
    <w:rsid w:val="001A5D28"/>
    <w:rsid w:val="001C6280"/>
    <w:rsid w:val="001E251A"/>
    <w:rsid w:val="002732DA"/>
    <w:rsid w:val="00273E82"/>
    <w:rsid w:val="002968BF"/>
    <w:rsid w:val="002C142D"/>
    <w:rsid w:val="002C5997"/>
    <w:rsid w:val="002E29D9"/>
    <w:rsid w:val="00312996"/>
    <w:rsid w:val="003B2565"/>
    <w:rsid w:val="003B7496"/>
    <w:rsid w:val="003D7FDE"/>
    <w:rsid w:val="003E14F5"/>
    <w:rsid w:val="00417A8A"/>
    <w:rsid w:val="004518D6"/>
    <w:rsid w:val="00464A09"/>
    <w:rsid w:val="004748EB"/>
    <w:rsid w:val="00502A6F"/>
    <w:rsid w:val="0053321B"/>
    <w:rsid w:val="005408BF"/>
    <w:rsid w:val="005C1FBB"/>
    <w:rsid w:val="005C7F8F"/>
    <w:rsid w:val="005D1DE4"/>
    <w:rsid w:val="00625AA9"/>
    <w:rsid w:val="00627945"/>
    <w:rsid w:val="00643DFD"/>
    <w:rsid w:val="00644645"/>
    <w:rsid w:val="00652C56"/>
    <w:rsid w:val="006A2B7A"/>
    <w:rsid w:val="006D3314"/>
    <w:rsid w:val="006F5F72"/>
    <w:rsid w:val="0073539D"/>
    <w:rsid w:val="007A1FB4"/>
    <w:rsid w:val="007A7EF6"/>
    <w:rsid w:val="007B5D6C"/>
    <w:rsid w:val="007C0954"/>
    <w:rsid w:val="007C4A60"/>
    <w:rsid w:val="007D070F"/>
    <w:rsid w:val="00800104"/>
    <w:rsid w:val="00803482"/>
    <w:rsid w:val="00855D33"/>
    <w:rsid w:val="008C2F8B"/>
    <w:rsid w:val="008D0143"/>
    <w:rsid w:val="00900171"/>
    <w:rsid w:val="009236AE"/>
    <w:rsid w:val="00930479"/>
    <w:rsid w:val="00960386"/>
    <w:rsid w:val="00997A95"/>
    <w:rsid w:val="009B6A7A"/>
    <w:rsid w:val="009D6A98"/>
    <w:rsid w:val="00A77511"/>
    <w:rsid w:val="00A81547"/>
    <w:rsid w:val="00AA5B6A"/>
    <w:rsid w:val="00AE4CE6"/>
    <w:rsid w:val="00B41EEF"/>
    <w:rsid w:val="00B97FD0"/>
    <w:rsid w:val="00BB4A3E"/>
    <w:rsid w:val="00BE34A6"/>
    <w:rsid w:val="00C10B46"/>
    <w:rsid w:val="00C22728"/>
    <w:rsid w:val="00C454AF"/>
    <w:rsid w:val="00C66BCC"/>
    <w:rsid w:val="00C7091C"/>
    <w:rsid w:val="00C7307C"/>
    <w:rsid w:val="00C74ACA"/>
    <w:rsid w:val="00C85A41"/>
    <w:rsid w:val="00D13C8B"/>
    <w:rsid w:val="00D31AA2"/>
    <w:rsid w:val="00D57A2E"/>
    <w:rsid w:val="00D71A7B"/>
    <w:rsid w:val="00DC27A1"/>
    <w:rsid w:val="00DE1737"/>
    <w:rsid w:val="00DF013A"/>
    <w:rsid w:val="00DF5983"/>
    <w:rsid w:val="00E17708"/>
    <w:rsid w:val="00E4616E"/>
    <w:rsid w:val="00EB1CC9"/>
    <w:rsid w:val="00ED4C88"/>
    <w:rsid w:val="00ED7185"/>
    <w:rsid w:val="00F03E5D"/>
    <w:rsid w:val="00F44702"/>
    <w:rsid w:val="00F51B2A"/>
    <w:rsid w:val="00F77792"/>
    <w:rsid w:val="00FD5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07C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73E8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73E82"/>
    <w:pPr>
      <w:ind w:left="720"/>
      <w:contextualSpacing/>
    </w:pPr>
  </w:style>
  <w:style w:type="character" w:customStyle="1" w:styleId="longtext">
    <w:name w:val="long_text"/>
    <w:basedOn w:val="DefaultParagraphFont"/>
    <w:uiPriority w:val="99"/>
    <w:rsid w:val="004748EB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FD54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D544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D54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D5443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9236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36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36AE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36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36A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6AE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541</Words>
  <Characters>3087</Characters>
  <Application>Microsoft Office Word</Application>
  <DocSecurity>0</DocSecurity>
  <Lines>25</Lines>
  <Paragraphs>7</Paragraphs>
  <ScaleCrop>false</ScaleCrop>
  <Company>ILRI</Company>
  <LinksUpToDate>false</LinksUpToDate>
  <CharactersWithSpaces>3621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Boogaard</dc:creator>
  <cp:lastModifiedBy>rev1</cp:lastModifiedBy>
  <cp:revision>9</cp:revision>
  <dcterms:created xsi:type="dcterms:W3CDTF">2011-10-25T08:50:00Z</dcterms:created>
  <dcterms:modified xsi:type="dcterms:W3CDTF">2011-10-25T08:56:00Z</dcterms:modified>
</cp:coreProperties>
</file>